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9C7" w:rsidRDefault="003379C7" w:rsidP="003379C7">
      <w:pPr>
        <w:jc w:val="center"/>
        <w:rPr>
          <w:rFonts w:ascii="Tahoma" w:hAnsi="Tahoma"/>
          <w:sz w:val="32"/>
        </w:rPr>
      </w:pPr>
      <w:bookmarkStart w:id="0" w:name="_GoBack"/>
      <w:bookmarkEnd w:id="0"/>
      <w:r>
        <w:rPr>
          <w:rFonts w:ascii="Tahoma" w:hAnsi="Tahoma"/>
          <w:b/>
          <w:sz w:val="32"/>
        </w:rPr>
        <w:t>Logo Use Policy</w:t>
      </w:r>
    </w:p>
    <w:p w:rsidR="003379C7" w:rsidRDefault="003379C7" w:rsidP="003379C7">
      <w:pPr>
        <w:jc w:val="center"/>
        <w:rPr>
          <w:rFonts w:ascii="Arial" w:hAnsi="Arial"/>
        </w:rPr>
      </w:pPr>
    </w:p>
    <w:p w:rsidR="003379C7" w:rsidRDefault="003379C7" w:rsidP="003379C7">
      <w:pPr>
        <w:rPr>
          <w:rFonts w:ascii="Arial" w:hAnsi="Arial"/>
        </w:rPr>
      </w:pPr>
    </w:p>
    <w:p w:rsidR="003379C7" w:rsidRDefault="003379C7" w:rsidP="003379C7">
      <w:pPr>
        <w:rPr>
          <w:rFonts w:ascii="Arial" w:hAnsi="Arial"/>
          <w:sz w:val="22"/>
        </w:rPr>
      </w:pPr>
      <w:r>
        <w:rPr>
          <w:rFonts w:ascii="Arial" w:hAnsi="Arial"/>
          <w:sz w:val="22"/>
        </w:rPr>
        <w:t xml:space="preserve">The PNCWA Logo represents the Association’s identity and integrity. The PNCWA logo is to be used only as described below. </w:t>
      </w:r>
    </w:p>
    <w:p w:rsidR="003379C7" w:rsidRDefault="003379C7" w:rsidP="003379C7">
      <w:pPr>
        <w:rPr>
          <w:rFonts w:ascii="Arial" w:hAnsi="Arial"/>
          <w:sz w:val="22"/>
        </w:rPr>
      </w:pPr>
    </w:p>
    <w:p w:rsidR="003379C7" w:rsidRDefault="003379C7" w:rsidP="003379C7">
      <w:pPr>
        <w:rPr>
          <w:rFonts w:ascii="Arial" w:hAnsi="Arial"/>
          <w:sz w:val="22"/>
        </w:rPr>
      </w:pPr>
      <w:r>
        <w:rPr>
          <w:rFonts w:ascii="Arial" w:hAnsi="Arial"/>
          <w:sz w:val="22"/>
        </w:rPr>
        <w:t>PNCWA’s logo is generally used in conjunction with the WEF logo according to the specifications of the licensing agreement with the Water Environment Federation. The current licensing agreement is on file in the Association offices. An important element of that agreement states, “WEF hereby grants PNCWA a non-exclusive, royalty-free, worldwide, revocable license to use the following trademarks and service marks which are the sole property of WEF: Wave symbol, WEF Logo and ® symbol.”</w:t>
      </w:r>
    </w:p>
    <w:p w:rsidR="003379C7" w:rsidRDefault="003379C7" w:rsidP="003379C7">
      <w:pPr>
        <w:rPr>
          <w:rFonts w:ascii="Arial" w:hAnsi="Arial"/>
          <w:sz w:val="22"/>
        </w:rPr>
      </w:pPr>
    </w:p>
    <w:p w:rsidR="003379C7" w:rsidRDefault="003379C7" w:rsidP="003379C7">
      <w:pPr>
        <w:rPr>
          <w:rFonts w:ascii="Arial" w:hAnsi="Arial"/>
          <w:b/>
          <w:sz w:val="22"/>
        </w:rPr>
      </w:pPr>
      <w:r>
        <w:rPr>
          <w:rFonts w:ascii="Arial" w:hAnsi="Arial"/>
          <w:b/>
          <w:sz w:val="22"/>
        </w:rPr>
        <w:t>PNCWA Logo</w:t>
      </w:r>
    </w:p>
    <w:p w:rsidR="003379C7" w:rsidRDefault="003379C7" w:rsidP="003379C7">
      <w:pPr>
        <w:rPr>
          <w:ins w:id="1" w:author="Michael Rainey" w:date="2012-12-03T11:23:00Z"/>
          <w:rFonts w:ascii="Arial" w:hAnsi="Arial"/>
          <w:strike/>
          <w:sz w:val="22"/>
        </w:rPr>
      </w:pPr>
      <w:r>
        <w:rPr>
          <w:rFonts w:ascii="Arial" w:hAnsi="Arial"/>
          <w:sz w:val="22"/>
        </w:rPr>
        <w:t>The name, symbol, and foundation date are the three elements that make up the logo and shall always be used together as one element</w:t>
      </w:r>
      <w:r w:rsidRPr="00E91619">
        <w:rPr>
          <w:rFonts w:ascii="Arial" w:hAnsi="Arial"/>
          <w:strike/>
          <w:sz w:val="22"/>
        </w:rPr>
        <w:t xml:space="preserve">. </w:t>
      </w:r>
    </w:p>
    <w:p w:rsidR="003379C7" w:rsidRDefault="003379C7" w:rsidP="003379C7">
      <w:pPr>
        <w:rPr>
          <w:rFonts w:ascii="Arial" w:hAnsi="Arial"/>
          <w:sz w:val="22"/>
        </w:rPr>
      </w:pPr>
    </w:p>
    <w:p w:rsidR="003379C7" w:rsidRDefault="003379C7" w:rsidP="003379C7">
      <w:pPr>
        <w:rPr>
          <w:rFonts w:ascii="Arial" w:hAnsi="Arial"/>
          <w:b/>
          <w:sz w:val="22"/>
        </w:rPr>
      </w:pPr>
      <w:r>
        <w:rPr>
          <w:rFonts w:ascii="Arial" w:hAnsi="Arial"/>
          <w:b/>
          <w:sz w:val="22"/>
        </w:rPr>
        <w:t>Use of PNCWA Logo</w:t>
      </w:r>
    </w:p>
    <w:p w:rsidR="003379C7" w:rsidRDefault="003379C7" w:rsidP="003379C7">
      <w:pPr>
        <w:numPr>
          <w:ilvl w:val="0"/>
          <w:numId w:val="1"/>
        </w:numPr>
        <w:rPr>
          <w:rFonts w:ascii="Arial" w:hAnsi="Arial"/>
          <w:sz w:val="22"/>
        </w:rPr>
      </w:pPr>
      <w:r>
        <w:rPr>
          <w:rFonts w:ascii="Arial" w:hAnsi="Arial"/>
          <w:sz w:val="22"/>
        </w:rPr>
        <w:t xml:space="preserve">The logo shall be included on all printed materials used in communicating PNCWA messages and for PNCWA and PNCWA </w:t>
      </w:r>
      <w:ins w:id="2" w:author="Michael Rainey" w:date="2012-12-03T11:22:00Z">
        <w:r>
          <w:rPr>
            <w:rFonts w:ascii="Arial" w:hAnsi="Arial"/>
            <w:sz w:val="22"/>
          </w:rPr>
          <w:t>Committee</w:t>
        </w:r>
      </w:ins>
      <w:r>
        <w:rPr>
          <w:rFonts w:ascii="Arial" w:hAnsi="Arial"/>
          <w:sz w:val="22"/>
        </w:rPr>
        <w:t xml:space="preserve"> events or business. </w:t>
      </w:r>
    </w:p>
    <w:p w:rsidR="003379C7" w:rsidRDefault="003379C7" w:rsidP="003379C7">
      <w:pPr>
        <w:numPr>
          <w:ilvl w:val="0"/>
          <w:numId w:val="1"/>
        </w:numPr>
        <w:rPr>
          <w:rFonts w:ascii="Arial" w:hAnsi="Arial"/>
          <w:sz w:val="22"/>
        </w:rPr>
      </w:pPr>
      <w:r>
        <w:rPr>
          <w:rFonts w:ascii="Arial" w:hAnsi="Arial"/>
          <w:sz w:val="22"/>
        </w:rPr>
        <w:t>PNCWA Regions and Sections may the use logo on all materials related to official Region and Section business with the following limitations:</w:t>
      </w:r>
    </w:p>
    <w:p w:rsidR="003379C7" w:rsidRDefault="003379C7" w:rsidP="003379C7">
      <w:pPr>
        <w:numPr>
          <w:ilvl w:val="1"/>
          <w:numId w:val="1"/>
        </w:numPr>
        <w:rPr>
          <w:rFonts w:ascii="Arial" w:hAnsi="Arial"/>
          <w:sz w:val="22"/>
        </w:rPr>
      </w:pPr>
      <w:r>
        <w:rPr>
          <w:rFonts w:ascii="Arial" w:hAnsi="Arial"/>
          <w:sz w:val="22"/>
        </w:rPr>
        <w:t xml:space="preserve">Regions will use the “PNCWA Region” logo for all Regional events or business. </w:t>
      </w:r>
    </w:p>
    <w:p w:rsidR="003379C7" w:rsidRDefault="003379C7" w:rsidP="003379C7">
      <w:pPr>
        <w:numPr>
          <w:ilvl w:val="1"/>
          <w:numId w:val="1"/>
        </w:numPr>
        <w:rPr>
          <w:rFonts w:ascii="Arial" w:hAnsi="Arial"/>
          <w:sz w:val="22"/>
        </w:rPr>
      </w:pPr>
      <w:ins w:id="3" w:author="Michael Rainey" w:date="2012-12-03T11:22:00Z">
        <w:r>
          <w:rPr>
            <w:rFonts w:ascii="Arial" w:hAnsi="Arial"/>
            <w:sz w:val="22"/>
          </w:rPr>
          <w:t>Sections</w:t>
        </w:r>
      </w:ins>
      <w:r>
        <w:rPr>
          <w:rFonts w:ascii="Arial" w:hAnsi="Arial"/>
          <w:sz w:val="22"/>
        </w:rPr>
        <w:t xml:space="preserve"> may use the “PNCWA” logo </w:t>
      </w:r>
    </w:p>
    <w:p w:rsidR="003379C7" w:rsidRDefault="003379C7" w:rsidP="003379C7">
      <w:pPr>
        <w:numPr>
          <w:ilvl w:val="2"/>
          <w:numId w:val="1"/>
        </w:numPr>
        <w:rPr>
          <w:rFonts w:ascii="Arial" w:hAnsi="Arial"/>
          <w:sz w:val="22"/>
        </w:rPr>
      </w:pPr>
      <w:ins w:id="4" w:author="Michael Rainey" w:date="2012-12-03T11:22:00Z">
        <w:r>
          <w:rPr>
            <w:rFonts w:ascii="Arial" w:hAnsi="Arial"/>
            <w:sz w:val="22"/>
          </w:rPr>
          <w:t>Along</w:t>
        </w:r>
      </w:ins>
      <w:r>
        <w:rPr>
          <w:rFonts w:ascii="Arial" w:hAnsi="Arial"/>
          <w:sz w:val="22"/>
        </w:rPr>
        <w:t xml:space="preserve"> with their own section logo in </w:t>
      </w:r>
      <w:ins w:id="5" w:author="Michael Rainey" w:date="2012-12-03T11:22:00Z">
        <w:r>
          <w:rPr>
            <w:rFonts w:ascii="Arial" w:hAnsi="Arial"/>
            <w:sz w:val="22"/>
          </w:rPr>
          <w:t>which</w:t>
        </w:r>
      </w:ins>
      <w:r>
        <w:rPr>
          <w:rFonts w:ascii="Arial" w:hAnsi="Arial"/>
          <w:sz w:val="22"/>
        </w:rPr>
        <w:t xml:space="preserve"> case the Section logo will appear </w:t>
      </w:r>
      <w:ins w:id="6" w:author="Michael Rainey" w:date="2012-12-03T11:22:00Z">
        <w:r>
          <w:rPr>
            <w:rFonts w:ascii="Arial" w:hAnsi="Arial"/>
            <w:sz w:val="22"/>
          </w:rPr>
          <w:t>dominant</w:t>
        </w:r>
      </w:ins>
      <w:r>
        <w:rPr>
          <w:rFonts w:ascii="Arial" w:hAnsi="Arial"/>
          <w:sz w:val="22"/>
        </w:rPr>
        <w:t xml:space="preserve"> and the PNCWA logo will appear in a supportive role. </w:t>
      </w:r>
    </w:p>
    <w:p w:rsidR="003379C7" w:rsidRDefault="003379C7" w:rsidP="003379C7">
      <w:pPr>
        <w:numPr>
          <w:ilvl w:val="2"/>
          <w:numId w:val="1"/>
        </w:numPr>
        <w:rPr>
          <w:rFonts w:ascii="Arial" w:hAnsi="Arial"/>
          <w:sz w:val="22"/>
        </w:rPr>
      </w:pPr>
      <w:r>
        <w:rPr>
          <w:rFonts w:ascii="Arial" w:hAnsi="Arial"/>
          <w:sz w:val="22"/>
        </w:rPr>
        <w:t xml:space="preserve">If the Section does not have their own logo the Section name shall appear dominant and the PNCWA logo shall be used in a supportive </w:t>
      </w:r>
      <w:ins w:id="7" w:author="Michael Rainey" w:date="2012-12-03T11:24:00Z">
        <w:r>
          <w:rPr>
            <w:rFonts w:ascii="Arial" w:hAnsi="Arial"/>
            <w:sz w:val="22"/>
          </w:rPr>
          <w:t>role</w:t>
        </w:r>
      </w:ins>
      <w:r>
        <w:rPr>
          <w:rFonts w:ascii="Arial" w:hAnsi="Arial"/>
          <w:sz w:val="22"/>
        </w:rPr>
        <w:t>.</w:t>
      </w:r>
    </w:p>
    <w:p w:rsidR="003379C7" w:rsidRDefault="003379C7" w:rsidP="003379C7">
      <w:pPr>
        <w:numPr>
          <w:ilvl w:val="0"/>
          <w:numId w:val="1"/>
        </w:numPr>
        <w:rPr>
          <w:rFonts w:ascii="Arial" w:hAnsi="Arial"/>
          <w:sz w:val="22"/>
        </w:rPr>
      </w:pPr>
      <w:r>
        <w:rPr>
          <w:rFonts w:ascii="Arial" w:hAnsi="Arial"/>
          <w:sz w:val="22"/>
        </w:rPr>
        <w:t>PNCWA members may use the logo with the word “Member” under the logo in a typeface and point size similar to the PNCWA text.</w:t>
      </w:r>
    </w:p>
    <w:p w:rsidR="003379C7" w:rsidRDefault="003379C7" w:rsidP="003379C7">
      <w:pPr>
        <w:rPr>
          <w:rFonts w:ascii="Arial" w:hAnsi="Arial"/>
          <w:sz w:val="22"/>
        </w:rPr>
      </w:pPr>
    </w:p>
    <w:p w:rsidR="003379C7" w:rsidRDefault="003379C7" w:rsidP="003379C7">
      <w:pPr>
        <w:rPr>
          <w:rFonts w:ascii="Arial" w:hAnsi="Arial"/>
          <w:sz w:val="22"/>
        </w:rPr>
      </w:pPr>
      <w:r>
        <w:rPr>
          <w:rFonts w:ascii="Arial" w:hAnsi="Arial"/>
          <w:b/>
          <w:sz w:val="22"/>
        </w:rPr>
        <w:t xml:space="preserve">Size: </w:t>
      </w:r>
      <w:r>
        <w:rPr>
          <w:rFonts w:ascii="Arial" w:hAnsi="Arial"/>
          <w:sz w:val="22"/>
        </w:rPr>
        <w:t>As required to fit application.</w:t>
      </w:r>
    </w:p>
    <w:p w:rsidR="003379C7" w:rsidRDefault="003379C7" w:rsidP="003379C7">
      <w:pPr>
        <w:rPr>
          <w:rFonts w:ascii="Arial" w:hAnsi="Arial"/>
          <w:sz w:val="22"/>
        </w:rPr>
      </w:pPr>
    </w:p>
    <w:p w:rsidR="003379C7" w:rsidRDefault="003379C7" w:rsidP="003379C7">
      <w:pPr>
        <w:rPr>
          <w:rFonts w:ascii="Arial" w:hAnsi="Arial"/>
          <w:sz w:val="22"/>
        </w:rPr>
      </w:pPr>
      <w:r>
        <w:rPr>
          <w:rFonts w:ascii="Arial" w:hAnsi="Arial"/>
          <w:b/>
          <w:sz w:val="22"/>
        </w:rPr>
        <w:t>Colors:</w:t>
      </w:r>
      <w:r>
        <w:rPr>
          <w:rFonts w:ascii="Arial" w:hAnsi="Arial"/>
          <w:sz w:val="22"/>
        </w:rPr>
        <w:t xml:space="preserve"> As a package: Green: Pantone 356, Blue: Pantone Reflex Blue, Yellow: Pantone Yellow or Process Yellow. Other package: Black.</w:t>
      </w:r>
    </w:p>
    <w:p w:rsidR="003379C7" w:rsidRDefault="003379C7" w:rsidP="003379C7">
      <w:pPr>
        <w:rPr>
          <w:rFonts w:ascii="Arial" w:hAnsi="Arial"/>
          <w:sz w:val="22"/>
        </w:rPr>
      </w:pPr>
    </w:p>
    <w:p w:rsidR="00F11F5A" w:rsidRDefault="003379C7" w:rsidP="003379C7">
      <w:r>
        <w:rPr>
          <w:rFonts w:ascii="Arial" w:hAnsi="Arial"/>
          <w:b/>
          <w:sz w:val="22"/>
        </w:rPr>
        <w:t>Availability:</w:t>
      </w:r>
      <w:r>
        <w:rPr>
          <w:rFonts w:ascii="Arial" w:hAnsi="Arial"/>
          <w:sz w:val="22"/>
        </w:rPr>
        <w:t xml:space="preserve"> The logo shall be available from the Association manager in an electronic and print format and provided to members requesting a copy</w:t>
      </w:r>
    </w:p>
    <w:sectPr w:rsidR="00F11F5A" w:rsidSect="00EC078C">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9C7" w:rsidRDefault="003379C7" w:rsidP="003379C7">
      <w:r>
        <w:separator/>
      </w:r>
    </w:p>
  </w:endnote>
  <w:endnote w:type="continuationSeparator" w:id="0">
    <w:p w:rsidR="003379C7" w:rsidRDefault="003379C7" w:rsidP="00337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9C7" w:rsidRDefault="003379C7">
    <w:pPr>
      <w:pStyle w:val="Footer"/>
    </w:pPr>
    <w:ins w:id="8" w:author="Michael Rainey" w:date="2012-12-03T11:23:00Z">
      <w:r>
        <w:t>PNCWA Policies and Procedures update V2012-2013</w:t>
      </w:r>
    </w:ins>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9C7" w:rsidRDefault="003379C7" w:rsidP="003379C7">
      <w:r>
        <w:separator/>
      </w:r>
    </w:p>
  </w:footnote>
  <w:footnote w:type="continuationSeparator" w:id="0">
    <w:p w:rsidR="003379C7" w:rsidRDefault="003379C7" w:rsidP="003379C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A5372"/>
    <w:multiLevelType w:val="hybridMultilevel"/>
    <w:tmpl w:val="1B1EB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C7"/>
    <w:rsid w:val="003379C7"/>
    <w:rsid w:val="009C0113"/>
    <w:rsid w:val="00EC078C"/>
    <w:rsid w:val="00F11F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9C7"/>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9C7"/>
    <w:rPr>
      <w:rFonts w:ascii="Lucida Grande" w:hAnsi="Lucida Grande"/>
      <w:sz w:val="18"/>
      <w:szCs w:val="18"/>
    </w:rPr>
  </w:style>
  <w:style w:type="character" w:customStyle="1" w:styleId="BalloonTextChar">
    <w:name w:val="Balloon Text Char"/>
    <w:basedOn w:val="DefaultParagraphFont"/>
    <w:link w:val="BalloonText"/>
    <w:uiPriority w:val="99"/>
    <w:semiHidden/>
    <w:rsid w:val="003379C7"/>
    <w:rPr>
      <w:rFonts w:ascii="Lucida Grande" w:eastAsia="Times New Roman" w:hAnsi="Lucida Grande" w:cs="Times New Roman"/>
      <w:sz w:val="18"/>
      <w:szCs w:val="18"/>
    </w:rPr>
  </w:style>
  <w:style w:type="paragraph" w:styleId="Header">
    <w:name w:val="header"/>
    <w:basedOn w:val="Normal"/>
    <w:link w:val="HeaderChar"/>
    <w:uiPriority w:val="99"/>
    <w:unhideWhenUsed/>
    <w:rsid w:val="003379C7"/>
    <w:pPr>
      <w:tabs>
        <w:tab w:val="center" w:pos="4320"/>
        <w:tab w:val="right" w:pos="8640"/>
      </w:tabs>
    </w:pPr>
  </w:style>
  <w:style w:type="character" w:customStyle="1" w:styleId="HeaderChar">
    <w:name w:val="Header Char"/>
    <w:basedOn w:val="DefaultParagraphFont"/>
    <w:link w:val="Header"/>
    <w:uiPriority w:val="99"/>
    <w:rsid w:val="003379C7"/>
    <w:rPr>
      <w:rFonts w:ascii="Times New Roman" w:eastAsia="Times New Roman" w:hAnsi="Times New Roman" w:cs="Times New Roman"/>
      <w:szCs w:val="20"/>
    </w:rPr>
  </w:style>
  <w:style w:type="paragraph" w:styleId="Footer">
    <w:name w:val="footer"/>
    <w:basedOn w:val="Normal"/>
    <w:link w:val="FooterChar"/>
    <w:uiPriority w:val="99"/>
    <w:unhideWhenUsed/>
    <w:rsid w:val="003379C7"/>
    <w:pPr>
      <w:tabs>
        <w:tab w:val="center" w:pos="4320"/>
        <w:tab w:val="right" w:pos="8640"/>
      </w:tabs>
    </w:pPr>
  </w:style>
  <w:style w:type="character" w:customStyle="1" w:styleId="FooterChar">
    <w:name w:val="Footer Char"/>
    <w:basedOn w:val="DefaultParagraphFont"/>
    <w:link w:val="Footer"/>
    <w:uiPriority w:val="99"/>
    <w:rsid w:val="003379C7"/>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9C7"/>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79C7"/>
    <w:rPr>
      <w:rFonts w:ascii="Lucida Grande" w:hAnsi="Lucida Grande"/>
      <w:sz w:val="18"/>
      <w:szCs w:val="18"/>
    </w:rPr>
  </w:style>
  <w:style w:type="character" w:customStyle="1" w:styleId="BalloonTextChar">
    <w:name w:val="Balloon Text Char"/>
    <w:basedOn w:val="DefaultParagraphFont"/>
    <w:link w:val="BalloonText"/>
    <w:uiPriority w:val="99"/>
    <w:semiHidden/>
    <w:rsid w:val="003379C7"/>
    <w:rPr>
      <w:rFonts w:ascii="Lucida Grande" w:eastAsia="Times New Roman" w:hAnsi="Lucida Grande" w:cs="Times New Roman"/>
      <w:sz w:val="18"/>
      <w:szCs w:val="18"/>
    </w:rPr>
  </w:style>
  <w:style w:type="paragraph" w:styleId="Header">
    <w:name w:val="header"/>
    <w:basedOn w:val="Normal"/>
    <w:link w:val="HeaderChar"/>
    <w:uiPriority w:val="99"/>
    <w:unhideWhenUsed/>
    <w:rsid w:val="003379C7"/>
    <w:pPr>
      <w:tabs>
        <w:tab w:val="center" w:pos="4320"/>
        <w:tab w:val="right" w:pos="8640"/>
      </w:tabs>
    </w:pPr>
  </w:style>
  <w:style w:type="character" w:customStyle="1" w:styleId="HeaderChar">
    <w:name w:val="Header Char"/>
    <w:basedOn w:val="DefaultParagraphFont"/>
    <w:link w:val="Header"/>
    <w:uiPriority w:val="99"/>
    <w:rsid w:val="003379C7"/>
    <w:rPr>
      <w:rFonts w:ascii="Times New Roman" w:eastAsia="Times New Roman" w:hAnsi="Times New Roman" w:cs="Times New Roman"/>
      <w:szCs w:val="20"/>
    </w:rPr>
  </w:style>
  <w:style w:type="paragraph" w:styleId="Footer">
    <w:name w:val="footer"/>
    <w:basedOn w:val="Normal"/>
    <w:link w:val="FooterChar"/>
    <w:uiPriority w:val="99"/>
    <w:unhideWhenUsed/>
    <w:rsid w:val="003379C7"/>
    <w:pPr>
      <w:tabs>
        <w:tab w:val="center" w:pos="4320"/>
        <w:tab w:val="right" w:pos="8640"/>
      </w:tabs>
    </w:pPr>
  </w:style>
  <w:style w:type="character" w:customStyle="1" w:styleId="FooterChar">
    <w:name w:val="Footer Char"/>
    <w:basedOn w:val="DefaultParagraphFont"/>
    <w:link w:val="Footer"/>
    <w:uiPriority w:val="99"/>
    <w:rsid w:val="003379C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1632</Characters>
  <Application>Microsoft Macintosh Word</Application>
  <DocSecurity>0</DocSecurity>
  <Lines>13</Lines>
  <Paragraphs>3</Paragraphs>
  <ScaleCrop>false</ScaleCrop>
  <Company/>
  <LinksUpToDate>false</LinksUpToDate>
  <CharactersWithSpaces>1915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Rainey</dc:creator>
  <cp:keywords/>
  <dc:description/>
  <cp:lastModifiedBy>Michael Rainey</cp:lastModifiedBy>
  <cp:revision>2</cp:revision>
  <dcterms:created xsi:type="dcterms:W3CDTF">2012-12-03T18:46:00Z</dcterms:created>
  <dcterms:modified xsi:type="dcterms:W3CDTF">2012-12-03T18:46:00Z</dcterms:modified>
</cp:coreProperties>
</file>